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6753DD">
        <w:rPr>
          <w:rStyle w:val="Strong"/>
          <w:b/>
          <w:bCs w:val="0"/>
          <w:sz w:val="24"/>
          <w:szCs w:val="24"/>
        </w:rPr>
        <w:t>16 - SS009-23</w:t>
      </w:r>
    </w:p>
    <w:p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rsidR="003C7C6D" w:rsidRPr="00784610" w:rsidRDefault="003C7C6D" w:rsidP="003C7C6D">
      <w:pPr>
        <w:spacing w:before="120"/>
        <w:jc w:val="both"/>
        <w:rPr>
          <w:rFonts w:ascii="Calibri" w:hAnsi="Calibri" w:cs="Calibri"/>
          <w:i/>
          <w:iCs/>
          <w:lang w:val="en-GB"/>
        </w:rPr>
      </w:pPr>
    </w:p>
    <w:p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rsidR="00D04E92" w:rsidRPr="00784610" w:rsidRDefault="00D04E92">
      <w:pPr>
        <w:rPr>
          <w:rFonts w:ascii="Calibri" w:hAnsi="Calibri" w:cs="Calibri"/>
          <w:b/>
          <w:lang w:val="en-GB"/>
        </w:rPr>
      </w:pPr>
      <w:r w:rsidRPr="00784610">
        <w:rPr>
          <w:rFonts w:cs="Calibri"/>
          <w:lang w:val="en-GB"/>
        </w:rPr>
        <w:br w:type="page"/>
      </w:r>
    </w:p>
    <w:p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0"/>
        <w:gridCol w:w="5367"/>
        <w:gridCol w:w="1360"/>
      </w:tblGrid>
      <w:tr w:rsidR="006E17EC" w:rsidRPr="00784610" w:rsidTr="006E17EC">
        <w:trPr>
          <w:cantSplit/>
          <w:tblHeader/>
        </w:trPr>
        <w:tc>
          <w:tcPr>
            <w:tcW w:w="2430" w:type="dxa"/>
            <w:shd w:val="clear" w:color="auto" w:fill="auto"/>
            <w:vAlign w:val="center"/>
          </w:tcPr>
          <w:p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rsidR="006E17EC" w:rsidRPr="00784610" w:rsidRDefault="006E17EC" w:rsidP="006E17EC">
            <w:pPr>
              <w:pStyle w:val="TableContents"/>
              <w:jc w:val="center"/>
              <w:rPr>
                <w:rFonts w:cs="Calibri"/>
                <w:b/>
              </w:rPr>
            </w:pPr>
            <w:r w:rsidRPr="00784610">
              <w:rPr>
                <w:rFonts w:cs="Calibri"/>
                <w:b/>
              </w:rPr>
              <w:t>Possible Score</w:t>
            </w:r>
          </w:p>
        </w:tc>
      </w:tr>
      <w:tr w:rsidR="00B1263C" w:rsidRPr="00784610" w:rsidTr="006E17EC">
        <w:trPr>
          <w:cantSplit/>
          <w:tblHeader/>
        </w:trPr>
        <w:tc>
          <w:tcPr>
            <w:tcW w:w="2430" w:type="dxa"/>
            <w:shd w:val="clear" w:color="auto" w:fill="auto"/>
            <w:vAlign w:val="center"/>
          </w:tcPr>
          <w:p w:rsidR="00B1263C" w:rsidRPr="00784610" w:rsidRDefault="00B1263C" w:rsidP="006753DD">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Compliance with building specification</w:t>
            </w:r>
          </w:p>
        </w:tc>
        <w:tc>
          <w:tcPr>
            <w:tcW w:w="5367" w:type="dxa"/>
            <w:shd w:val="clear" w:color="auto" w:fill="auto"/>
          </w:tcPr>
          <w:p w:rsidR="00B1263C" w:rsidRDefault="00B1263C" w:rsidP="003D727A">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offered kitset shed match to specification in tender</w:t>
            </w:r>
          </w:p>
        </w:tc>
        <w:tc>
          <w:tcPr>
            <w:tcW w:w="1360" w:type="dxa"/>
            <w:shd w:val="clear" w:color="auto" w:fill="auto"/>
            <w:vAlign w:val="center"/>
          </w:tcPr>
          <w:p w:rsidR="00B1263C" w:rsidRDefault="00B1263C" w:rsidP="006753DD">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6753DD" w:rsidRPr="00784610" w:rsidTr="006E17EC">
        <w:trPr>
          <w:cantSplit/>
          <w:tblHeader/>
        </w:trPr>
        <w:tc>
          <w:tcPr>
            <w:tcW w:w="2430" w:type="dxa"/>
            <w:shd w:val="clear" w:color="auto" w:fill="auto"/>
            <w:vAlign w:val="center"/>
          </w:tcPr>
          <w:p w:rsidR="006753DD" w:rsidRPr="00784610" w:rsidRDefault="006753DD" w:rsidP="006753DD">
            <w:pPr>
              <w:pStyle w:val="TableContents"/>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Firm/consortium’s experience and reputation in similar assignments</w:t>
            </w:r>
          </w:p>
        </w:tc>
        <w:tc>
          <w:tcPr>
            <w:tcW w:w="5367" w:type="dxa"/>
            <w:shd w:val="clear" w:color="auto" w:fill="auto"/>
          </w:tcPr>
          <w:p w:rsidR="006753DD" w:rsidRPr="00014002" w:rsidRDefault="006753DD" w:rsidP="003D727A">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Demonstrated experience</w:t>
            </w:r>
            <w:r w:rsidR="001A7D84">
              <w:rPr>
                <w:rFonts w:asciiTheme="minorHAnsi" w:hAnsiTheme="minorHAnsi"/>
                <w:sz w:val="22"/>
                <w:szCs w:val="22"/>
                <w:highlight w:val="yellow"/>
              </w:rPr>
              <w:t xml:space="preserve"> to supply and construct kitset steel buildings</w:t>
            </w:r>
            <w:r>
              <w:rPr>
                <w:rFonts w:asciiTheme="minorHAnsi" w:hAnsiTheme="minorHAnsi"/>
                <w:sz w:val="22"/>
                <w:szCs w:val="22"/>
                <w:highlight w:val="yellow"/>
              </w:rPr>
              <w:t xml:space="preserve"> in Kiribati of over 200m</w:t>
            </w:r>
            <w:r>
              <w:rPr>
                <w:rFonts w:cs="Calibri"/>
                <w:sz w:val="22"/>
                <w:szCs w:val="22"/>
                <w:highlight w:val="yellow"/>
              </w:rPr>
              <w:t>²</w:t>
            </w:r>
            <w:r>
              <w:rPr>
                <w:rFonts w:asciiTheme="minorHAnsi" w:hAnsiTheme="minorHAnsi"/>
                <w:sz w:val="22"/>
                <w:szCs w:val="22"/>
                <w:highlight w:val="yellow"/>
              </w:rPr>
              <w:t xml:space="preserve">, at </w:t>
            </w:r>
            <w:r w:rsidR="009340ED">
              <w:rPr>
                <w:rFonts w:asciiTheme="minorHAnsi" w:hAnsiTheme="minorHAnsi"/>
                <w:sz w:val="22"/>
                <w:szCs w:val="22"/>
                <w:highlight w:val="yellow"/>
              </w:rPr>
              <w:t>least two examples must be provided</w:t>
            </w:r>
            <w:r w:rsidR="003D727A">
              <w:rPr>
                <w:rFonts w:asciiTheme="minorHAnsi" w:hAnsiTheme="minorHAnsi"/>
                <w:sz w:val="22"/>
                <w:szCs w:val="22"/>
                <w:highlight w:val="yellow"/>
              </w:rPr>
              <w:t xml:space="preserve"> </w:t>
            </w:r>
          </w:p>
        </w:tc>
        <w:tc>
          <w:tcPr>
            <w:tcW w:w="1360" w:type="dxa"/>
            <w:shd w:val="clear" w:color="auto" w:fill="auto"/>
            <w:vAlign w:val="center"/>
          </w:tcPr>
          <w:p w:rsidR="006753DD" w:rsidRPr="00784610" w:rsidRDefault="00B1263C" w:rsidP="006753DD">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w:t>
            </w:r>
            <w:r w:rsidR="003D727A">
              <w:rPr>
                <w:rFonts w:asciiTheme="minorHAnsi" w:hAnsiTheme="minorHAnsi"/>
                <w:sz w:val="22"/>
                <w:szCs w:val="22"/>
                <w:highlight w:val="yellow"/>
                <w:lang w:eastAsia="en-US"/>
              </w:rPr>
              <w:t>0</w:t>
            </w:r>
          </w:p>
        </w:tc>
      </w:tr>
      <w:tr w:rsidR="006753DD" w:rsidRPr="00784610" w:rsidTr="006E17EC">
        <w:trPr>
          <w:cantSplit/>
          <w:tblHeader/>
        </w:trPr>
        <w:tc>
          <w:tcPr>
            <w:tcW w:w="2430" w:type="dxa"/>
            <w:shd w:val="clear" w:color="auto" w:fill="auto"/>
            <w:vAlign w:val="center"/>
          </w:tcPr>
          <w:p w:rsidR="006753DD" w:rsidRPr="00784610" w:rsidRDefault="006753DD" w:rsidP="006753DD">
            <w:pPr>
              <w:pStyle w:val="TableContents"/>
              <w:rPr>
                <w:rFonts w:asciiTheme="minorHAnsi" w:hAnsiTheme="minorHAnsi"/>
                <w:sz w:val="22"/>
                <w:szCs w:val="22"/>
                <w:highlight w:val="yellow"/>
                <w:lang w:eastAsia="en-US"/>
              </w:rPr>
            </w:pPr>
            <w:r w:rsidRPr="00784610">
              <w:rPr>
                <w:rFonts w:asciiTheme="minorHAnsi" w:hAnsiTheme="minorHAnsi"/>
                <w:sz w:val="22"/>
                <w:szCs w:val="22"/>
                <w:highlight w:val="yellow"/>
                <w:lang w:eastAsia="en-US"/>
              </w:rPr>
              <w:t>Methodology</w:t>
            </w:r>
          </w:p>
        </w:tc>
        <w:tc>
          <w:tcPr>
            <w:tcW w:w="5367" w:type="dxa"/>
            <w:shd w:val="clear" w:color="auto" w:fill="auto"/>
          </w:tcPr>
          <w:p w:rsidR="006753DD" w:rsidRPr="00014002" w:rsidRDefault="006753DD" w:rsidP="006753DD">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Pho</w:t>
            </w:r>
            <w:r w:rsidR="001A7D84">
              <w:rPr>
                <w:rFonts w:asciiTheme="minorHAnsi" w:hAnsiTheme="minorHAnsi"/>
                <w:sz w:val="22"/>
                <w:szCs w:val="22"/>
                <w:highlight w:val="yellow"/>
              </w:rPr>
              <w:t>tos of buildings constructed and including</w:t>
            </w:r>
            <w:r>
              <w:rPr>
                <w:rFonts w:asciiTheme="minorHAnsi" w:hAnsiTheme="minorHAnsi"/>
                <w:sz w:val="22"/>
                <w:szCs w:val="22"/>
                <w:highlight w:val="yellow"/>
              </w:rPr>
              <w:t xml:space="preserve"> </w:t>
            </w:r>
            <w:r w:rsidR="001A7D84">
              <w:rPr>
                <w:rFonts w:asciiTheme="minorHAnsi" w:hAnsiTheme="minorHAnsi"/>
                <w:sz w:val="22"/>
                <w:szCs w:val="22"/>
                <w:highlight w:val="yellow"/>
              </w:rPr>
              <w:t xml:space="preserve">site </w:t>
            </w:r>
            <w:r>
              <w:rPr>
                <w:rFonts w:asciiTheme="minorHAnsi" w:hAnsiTheme="minorHAnsi"/>
                <w:sz w:val="22"/>
                <w:szCs w:val="22"/>
                <w:highlight w:val="yellow"/>
              </w:rPr>
              <w:t>location information</w:t>
            </w:r>
          </w:p>
        </w:tc>
        <w:tc>
          <w:tcPr>
            <w:tcW w:w="1360" w:type="dxa"/>
            <w:shd w:val="clear" w:color="auto" w:fill="auto"/>
            <w:vAlign w:val="center"/>
          </w:tcPr>
          <w:p w:rsidR="006753DD" w:rsidRPr="00784610" w:rsidRDefault="003D727A" w:rsidP="006753DD">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6753DD" w:rsidRPr="00784610" w:rsidTr="006E17EC">
        <w:trPr>
          <w:cantSplit/>
          <w:tblHeader/>
        </w:trPr>
        <w:tc>
          <w:tcPr>
            <w:tcW w:w="2430" w:type="dxa"/>
            <w:shd w:val="clear" w:color="auto" w:fill="auto"/>
            <w:vAlign w:val="center"/>
          </w:tcPr>
          <w:p w:rsidR="006753DD" w:rsidRPr="00784610" w:rsidRDefault="001A7D84" w:rsidP="006753DD">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Experience </w:t>
            </w:r>
            <w:r w:rsidR="006753DD" w:rsidRPr="00784610">
              <w:rPr>
                <w:rFonts w:asciiTheme="minorHAnsi" w:hAnsiTheme="minorHAnsi"/>
                <w:sz w:val="22"/>
                <w:szCs w:val="22"/>
                <w:highlight w:val="yellow"/>
                <w:lang w:eastAsia="en-US"/>
              </w:rPr>
              <w:t xml:space="preserve"> qualifications of proposed </w:t>
            </w:r>
            <w:r>
              <w:rPr>
                <w:rFonts w:asciiTheme="minorHAnsi" w:hAnsiTheme="minorHAnsi"/>
                <w:sz w:val="22"/>
                <w:szCs w:val="22"/>
                <w:highlight w:val="yellow"/>
                <w:lang w:eastAsia="en-US"/>
              </w:rPr>
              <w:t xml:space="preserve">lead </w:t>
            </w:r>
            <w:r w:rsidR="006753DD" w:rsidRPr="00784610">
              <w:rPr>
                <w:rFonts w:asciiTheme="minorHAnsi" w:hAnsiTheme="minorHAnsi"/>
                <w:sz w:val="22"/>
                <w:szCs w:val="22"/>
                <w:highlight w:val="yellow"/>
                <w:lang w:eastAsia="en-US"/>
              </w:rPr>
              <w:t>personnel</w:t>
            </w:r>
          </w:p>
        </w:tc>
        <w:tc>
          <w:tcPr>
            <w:tcW w:w="5367" w:type="dxa"/>
            <w:shd w:val="clear" w:color="auto" w:fill="auto"/>
          </w:tcPr>
          <w:p w:rsidR="006753DD" w:rsidRPr="00014002" w:rsidRDefault="006753DD" w:rsidP="006753DD">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Demonstrated experience to erect kitset steel buildings in Kiribati of over 200m</w:t>
            </w:r>
            <w:r>
              <w:rPr>
                <w:rFonts w:cs="Calibri"/>
                <w:sz w:val="22"/>
                <w:szCs w:val="22"/>
                <w:highlight w:val="yellow"/>
              </w:rPr>
              <w:t>²</w:t>
            </w:r>
          </w:p>
        </w:tc>
        <w:tc>
          <w:tcPr>
            <w:tcW w:w="1360" w:type="dxa"/>
            <w:shd w:val="clear" w:color="auto" w:fill="auto"/>
            <w:vAlign w:val="center"/>
          </w:tcPr>
          <w:p w:rsidR="006753DD" w:rsidRPr="00784610" w:rsidRDefault="009340ED" w:rsidP="006753DD">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w:t>
            </w:r>
            <w:r w:rsidR="003D727A">
              <w:rPr>
                <w:rFonts w:asciiTheme="minorHAnsi" w:hAnsiTheme="minorHAnsi"/>
                <w:sz w:val="22"/>
                <w:szCs w:val="22"/>
                <w:highlight w:val="yellow"/>
                <w:lang w:eastAsia="en-US"/>
              </w:rPr>
              <w:t>0</w:t>
            </w:r>
          </w:p>
        </w:tc>
      </w:tr>
      <w:tr w:rsidR="003849E8" w:rsidRPr="00784610" w:rsidTr="003849E8">
        <w:trPr>
          <w:cantSplit/>
          <w:trHeight w:val="650"/>
          <w:tblHeader/>
        </w:trPr>
        <w:tc>
          <w:tcPr>
            <w:tcW w:w="7797" w:type="dxa"/>
            <w:gridSpan w:val="2"/>
            <w:shd w:val="clear" w:color="auto" w:fill="auto"/>
            <w:vAlign w:val="center"/>
          </w:tcPr>
          <w:p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rsidR="003849E8" w:rsidRPr="00784610" w:rsidRDefault="003849E8" w:rsidP="003849E8">
            <w:pPr>
              <w:pStyle w:val="TableContents"/>
              <w:jc w:val="center"/>
              <w:rPr>
                <w:rFonts w:cs="Calibri"/>
                <w:b/>
              </w:rPr>
            </w:pPr>
            <w:r w:rsidRPr="00784610">
              <w:rPr>
                <w:rFonts w:cs="Calibri"/>
                <w:b/>
              </w:rPr>
              <w:t>100</w:t>
            </w:r>
          </w:p>
        </w:tc>
      </w:tr>
    </w:tbl>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6753DD" w:rsidRDefault="006753DD" w:rsidP="008E3CC3">
      <w:pPr>
        <w:spacing w:before="120"/>
        <w:rPr>
          <w:rFonts w:ascii="Calibri" w:hAnsi="Calibri" w:cs="Calibri"/>
          <w:lang w:val="en-GB" w:eastAsia="ko-KR"/>
        </w:rPr>
      </w:pPr>
    </w:p>
    <w:p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fldSimple w:instr=" REF Technical \h  \* MERGEFORMAT ">
        <w:r w:rsidR="007425C0" w:rsidRPr="00113D3A">
          <w:rPr>
            <w:rFonts w:ascii="Calibri" w:hAnsi="Calibri" w:cs="Calibri"/>
            <w:lang w:val="en-GB"/>
          </w:rPr>
          <w:t>70</w:t>
        </w:r>
        <w:r w:rsidR="007425C0" w:rsidRPr="00784610">
          <w:rPr>
            <w:rFonts w:ascii="Calibri" w:hAnsi="Calibri" w:cs="Calibri"/>
            <w:lang w:val="en-GB"/>
          </w:rPr>
          <w:t xml:space="preserve"> %</w:t>
        </w:r>
      </w:fldSimple>
      <w:r w:rsidRPr="00784610">
        <w:rPr>
          <w:rFonts w:ascii="Calibri" w:hAnsi="Calibri" w:cs="Calibri"/>
          <w:lang w:val="en-GB" w:eastAsia="ko-KR"/>
        </w:rPr>
        <w:t>, as defined above:</w:t>
      </w:r>
    </w:p>
    <w:p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rsidR="008E3CC3" w:rsidRPr="00784610" w:rsidRDefault="008E3CC3" w:rsidP="008E3CC3">
      <w:pPr>
        <w:pStyle w:val="ListParagraph"/>
        <w:ind w:leftChars="0" w:left="2160"/>
        <w:rPr>
          <w:lang w:val="en-GB"/>
        </w:rPr>
      </w:pPr>
      <w:r w:rsidRPr="00784610">
        <w:rPr>
          <w:lang w:val="en-GB"/>
        </w:rPr>
        <w:t>tv = total technical value</w:t>
      </w:r>
    </w:p>
    <w:p w:rsidR="008E3CC3" w:rsidRPr="00784610" w:rsidRDefault="008E3CC3" w:rsidP="008E3CC3">
      <w:pPr>
        <w:pStyle w:val="ListParagraph"/>
        <w:ind w:leftChars="0" w:left="2160"/>
        <w:rPr>
          <w:lang w:val="en-GB"/>
        </w:rPr>
      </w:pPr>
      <w:r w:rsidRPr="00784610">
        <w:rPr>
          <w:lang w:val="en-GB"/>
        </w:rPr>
        <w:t>ts = technical result (technical score)</w:t>
      </w:r>
    </w:p>
    <w:p w:rsidR="008E3CC3" w:rsidRPr="00784610" w:rsidRDefault="008E3CC3" w:rsidP="008E3CC3">
      <w:pPr>
        <w:pStyle w:val="ListParagraph"/>
        <w:ind w:leftChars="0" w:left="2160"/>
        <w:rPr>
          <w:lang w:val="en-GB"/>
        </w:rPr>
      </w:pPr>
      <w:r w:rsidRPr="00784610">
        <w:rPr>
          <w:lang w:val="en-GB"/>
        </w:rPr>
        <w:t>tw = technical weight in % (technical weight)</w:t>
      </w:r>
    </w:p>
    <w:bookmarkEnd w:id="10"/>
    <w:p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rsidR="008E3CC3" w:rsidRPr="00784610" w:rsidRDefault="008E3CC3" w:rsidP="008E3CC3">
      <w:pPr>
        <w:pStyle w:val="Heading3"/>
        <w:rPr>
          <w:lang w:val="en-GB"/>
        </w:rPr>
      </w:pPr>
      <w:bookmarkStart w:id="11" w:name="_Toc374271007"/>
      <w:r w:rsidRPr="00784610">
        <w:rPr>
          <w:lang w:val="en-GB"/>
        </w:rPr>
        <w:t>Evaluation of financial components</w:t>
      </w:r>
      <w:bookmarkEnd w:id="11"/>
    </w:p>
    <w:p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fldSimple w:instr=" REF Financial \h  \* MERGEFORMAT ">
        <w:r w:rsidR="00C2040E" w:rsidRPr="00113D3A">
          <w:rPr>
            <w:rFonts w:ascii="Calibri" w:hAnsi="Calibri" w:cs="Calibri"/>
            <w:lang w:val="en-GB"/>
          </w:rPr>
          <w:t>30</w:t>
        </w:r>
        <w:r w:rsidR="00C2040E" w:rsidRPr="00784610">
          <w:rPr>
            <w:rFonts w:ascii="Calibri" w:hAnsi="Calibri" w:cs="Calibri"/>
            <w:lang w:val="en-GB"/>
          </w:rPr>
          <w:t xml:space="preserve"> points</w:t>
        </w:r>
      </w:fldSimple>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rsidR="008E3CC3" w:rsidRPr="00784610" w:rsidRDefault="008E3CC3" w:rsidP="008E3CC3">
      <w:pPr>
        <w:pStyle w:val="ListParagraph"/>
        <w:ind w:leftChars="0" w:left="2160"/>
        <w:rPr>
          <w:lang w:val="en-GB"/>
        </w:rPr>
      </w:pPr>
      <w:r w:rsidRPr="00784610">
        <w:rPr>
          <w:lang w:val="en-GB"/>
        </w:rPr>
        <w:t>p = points for the financial Tender being evaluated</w:t>
      </w:r>
    </w:p>
    <w:p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rsidR="008E3CC3" w:rsidRPr="00784610" w:rsidRDefault="008E3CC3" w:rsidP="008E3CC3">
      <w:pPr>
        <w:pStyle w:val="ListParagraph"/>
        <w:ind w:leftChars="0" w:left="2160"/>
        <w:rPr>
          <w:lang w:val="en-GB"/>
        </w:rPr>
      </w:pPr>
      <w:r w:rsidRPr="00784610">
        <w:rPr>
          <w:lang w:val="en-GB"/>
        </w:rPr>
        <w:t>x = price of the lowest priced Tender</w:t>
      </w:r>
    </w:p>
    <w:p w:rsidR="008E3CC3" w:rsidRPr="00784610" w:rsidRDefault="008E3CC3" w:rsidP="008E3CC3">
      <w:pPr>
        <w:pStyle w:val="ListParagraph"/>
        <w:ind w:leftChars="900" w:left="2160"/>
        <w:rPr>
          <w:lang w:val="en-GB"/>
        </w:rPr>
      </w:pPr>
      <w:r w:rsidRPr="00784610">
        <w:rPr>
          <w:lang w:val="en-GB"/>
        </w:rPr>
        <w:t>z = price of the Tender being evaluated</w:t>
      </w:r>
    </w:p>
    <w:p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lastRenderedPageBreak/>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rsidR="003473C4" w:rsidRPr="00784610" w:rsidRDefault="003473C4" w:rsidP="003473C4">
      <w:pPr>
        <w:pStyle w:val="Heading3"/>
        <w:rPr>
          <w:lang w:val="en-GB"/>
        </w:rPr>
      </w:pPr>
      <w:r w:rsidRPr="00784610">
        <w:rPr>
          <w:lang w:val="en-GB"/>
        </w:rPr>
        <w:t>Equal scoring result</w:t>
      </w:r>
    </w:p>
    <w:p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3F3" w:rsidRDefault="00C833F3">
      <w:r>
        <w:separator/>
      </w:r>
    </w:p>
  </w:endnote>
  <w:endnote w:type="continuationSeparator" w:id="1">
    <w:p w:rsidR="00C833F3" w:rsidRDefault="00C833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8A1CF4">
      <w:rPr>
        <w:color w:val="17365D" w:themeColor="text2" w:themeShade="BF"/>
      </w:rPr>
      <w:fldChar w:fldCharType="begin"/>
    </w:r>
    <w:r>
      <w:rPr>
        <w:color w:val="17365D" w:themeColor="text2" w:themeShade="BF"/>
      </w:rPr>
      <w:instrText>PAGE   \* MERGEFORMAT</w:instrText>
    </w:r>
    <w:r w:rsidR="008A1CF4">
      <w:rPr>
        <w:color w:val="17365D" w:themeColor="text2" w:themeShade="BF"/>
      </w:rPr>
      <w:fldChar w:fldCharType="separate"/>
    </w:r>
    <w:r w:rsidR="00B1263C" w:rsidRPr="00B1263C">
      <w:rPr>
        <w:noProof/>
        <w:color w:val="17365D" w:themeColor="text2" w:themeShade="BF"/>
        <w:lang w:val="sv-SE"/>
      </w:rPr>
      <w:t>3</w:t>
    </w:r>
    <w:r w:rsidR="008A1CF4">
      <w:rPr>
        <w:color w:val="17365D" w:themeColor="text2" w:themeShade="BF"/>
      </w:rPr>
      <w:fldChar w:fldCharType="end"/>
    </w:r>
    <w:r>
      <w:rPr>
        <w:color w:val="17365D" w:themeColor="text2" w:themeShade="BF"/>
        <w:lang w:val="sv-SE"/>
      </w:rPr>
      <w:t xml:space="preserve"> | </w:t>
    </w:r>
    <w:fldSimple w:instr="NUMPAGES  \* Arabic  \* MERGEFORMAT">
      <w:r w:rsidR="00B1263C" w:rsidRPr="00B1263C">
        <w:rPr>
          <w:noProof/>
          <w:color w:val="17365D" w:themeColor="text2" w:themeShade="BF"/>
          <w:lang w:val="sv-SE"/>
        </w:rPr>
        <w:t>4</w:t>
      </w:r>
    </w:fldSimple>
  </w:p>
  <w:p w:rsidR="00D15CF2" w:rsidRDefault="008A1CF4" w:rsidP="004878F3">
    <w:pPr>
      <w:pStyle w:val="Footer"/>
    </w:pPr>
    <w:r>
      <w:fldChar w:fldCharType="begin"/>
    </w:r>
    <w:r w:rsidR="004878F3">
      <w:instrText xml:space="preserve"> DATE \@ "yyyy-MM-dd" </w:instrText>
    </w:r>
    <w:r>
      <w:fldChar w:fldCharType="separate"/>
    </w:r>
    <w:r w:rsidR="00B1263C">
      <w:rPr>
        <w:noProof/>
      </w:rPr>
      <w:t>2023-08-11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3F3" w:rsidRDefault="00C833F3">
      <w:r>
        <w:separator/>
      </w:r>
    </w:p>
  </w:footnote>
  <w:footnote w:type="continuationSeparator" w:id="1">
    <w:p w:rsidR="00C833F3" w:rsidRDefault="00C833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NZ" w:eastAsia="en-NZ"/>
      </w:rPr>
      <w:drawing>
        <wp:inline distT="0" distB="0" distL="0" distR="0">
          <wp:extent cx="590550" cy="646131"/>
          <wp:effectExtent l="0" t="0" r="0" b="1905"/>
          <wp:docPr id="4" name="Picture 6" descr="{{{coat_alt}}}">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fldSimple w:instr=" REF Number \h  \* MERGEFORMAT ">
      <w:r w:rsidRPr="001F1E3B">
        <w:rPr>
          <w:rStyle w:val="Strong"/>
          <w:rFonts w:asciiTheme="minorHAnsi" w:hAnsiTheme="minorHAnsi" w:cstheme="minorHAnsi"/>
          <w:szCs w:val="24"/>
        </w:rPr>
        <w:t>RFQ-</w:t>
      </w:r>
      <w:r w:rsidR="006753DD">
        <w:rPr>
          <w:rStyle w:val="Strong"/>
          <w:rFonts w:asciiTheme="minorHAnsi" w:hAnsiTheme="minorHAnsi" w:cstheme="minorHAnsi"/>
          <w:szCs w:val="24"/>
        </w:rPr>
        <w:t xml:space="preserve"> 16-SS009-23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ven Erik">
    <w15:presenceInfo w15:providerId="None" w15:userId="Sven Eri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0"/>
    <w:footnote w:id="1"/>
  </w:footnotePr>
  <w:endnotePr>
    <w:endnote w:id="0"/>
    <w:endnote w:id="1"/>
  </w:endnotePr>
  <w:compat>
    <w:useFELayout/>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A7D84"/>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5AF6"/>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27A"/>
    <w:rsid w:val="003D766E"/>
    <w:rsid w:val="003E06EC"/>
    <w:rsid w:val="003E1B04"/>
    <w:rsid w:val="003E3D1B"/>
    <w:rsid w:val="003E3DC5"/>
    <w:rsid w:val="003E3EC4"/>
    <w:rsid w:val="003E576E"/>
    <w:rsid w:val="003E5CCD"/>
    <w:rsid w:val="003E5F6E"/>
    <w:rsid w:val="003E7FA5"/>
    <w:rsid w:val="003F07F0"/>
    <w:rsid w:val="003F0F35"/>
    <w:rsid w:val="003F1178"/>
    <w:rsid w:val="003F2E79"/>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6A3"/>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537"/>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3DD"/>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37672"/>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CF4"/>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0ED"/>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3C"/>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3F3"/>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59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r="http://schemas.openxmlformats.org/officeDocument/2006/relationships" xmlns:w="http://schemas.openxmlformats.org/wordprocessingml/2006/main">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25</TotalTime>
  <Pages>4</Pages>
  <Words>721</Words>
  <Characters>4114</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Pacreef</cp:lastModifiedBy>
  <cp:revision>8</cp:revision>
  <cp:lastPrinted>2016-10-18T02:57:00Z</cp:lastPrinted>
  <dcterms:created xsi:type="dcterms:W3CDTF">2020-08-26T13:43:00Z</dcterms:created>
  <dcterms:modified xsi:type="dcterms:W3CDTF">2023-08-10T19:47:00Z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